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sz w:val="32"/>
          <w:szCs w:val="32"/>
          <w:u w:val="single"/>
          <w:vertAlign w:val="baselin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                                                                                                                   </w:t>
      </w:r>
      <w:r w:rsidDel="00000000" w:rsidR="00000000" w:rsidRPr="00000000">
        <w:rPr>
          <w:sz w:val="32"/>
          <w:szCs w:val="32"/>
          <w:u w:val="single"/>
          <w:vertAlign w:val="baseline"/>
          <w:rtl w:val="0"/>
        </w:rPr>
        <w:t xml:space="preserve"> Resume  </w:t>
      </w:r>
    </w:p>
    <w:p w:rsidR="00000000" w:rsidDel="00000000" w:rsidP="00000000" w:rsidRDefault="00000000" w:rsidRPr="00000000">
      <w:pPr>
        <w:contextualSpacing w:val="0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32"/>
          <w:szCs w:val="32"/>
          <w:vertAlign w:val="baseline"/>
        </w:rPr>
      </w:pPr>
      <w:r w:rsidDel="00000000" w:rsidR="00000000" w:rsidRPr="00000000">
        <w:rPr>
          <w:sz w:val="32"/>
          <w:szCs w:val="32"/>
          <w:u w:val="single"/>
          <w:vertAlign w:val="baseline"/>
          <w:rtl w:val="0"/>
        </w:rPr>
        <w:t xml:space="preserve">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2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7"/>
        <w:gridCol w:w="7729"/>
        <w:tblGridChange w:id="0">
          <w:tblGrid>
            <w:gridCol w:w="2097"/>
            <w:gridCol w:w="7729"/>
          </w:tblGrid>
        </w:tblGridChange>
      </w:tblGrid>
      <w:tr>
        <w:trPr>
          <w:trHeight w:val="40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Name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Divya sharma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Father’s name       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Rajesh kumar sharma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  </w:t>
            </w:r>
          </w:p>
        </w:tc>
      </w:tr>
      <w:tr>
        <w:trPr>
          <w:trHeight w:val="48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Date of birth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16.12.1991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Residential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Amer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 ,jaipur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Phone no.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7737193242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6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Qualifications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contextualSpacing w:val="0"/>
              <w:jc w:val="left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"/>
              <w:tblW w:w="734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2550"/>
              <w:gridCol w:w="2397"/>
              <w:gridCol w:w="2398"/>
              <w:tblGridChange w:id="0">
                <w:tblGrid>
                  <w:gridCol w:w="2550"/>
                  <w:gridCol w:w="2397"/>
                  <w:gridCol w:w="2398"/>
                </w:tblGrid>
              </w:tblGridChange>
            </w:tblGrid>
            <w:t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econdary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64%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in 2007 ajmer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 board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Senior secondary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65%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in 2009 ajmer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 board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B.COM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59%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in 2012 raj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university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620" w:hRule="atLeast"/>
              </w:trP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M.com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48%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in 201</w:t>
                  </w: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7 raj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university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B.ed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76%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14-15</w:t>
                  </w:r>
                </w:p>
              </w:tc>
            </w:tr>
          </w:tbl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computer Knowledge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Basic knowledge of computer, ms office, Knowledge of tally ERP 9, tally 7.2. ,internet suffering, back office works ,management skills.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Objective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looking forward to a job opportunity where Hard work &amp; consistency is rewarded &amp; There is ample scope of future growth.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Skills  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Good communication skills, management skills</w:t>
            </w:r>
          </w:p>
        </w:tc>
      </w:tr>
      <w:tr>
        <w:trPr>
          <w:trHeight w:val="62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Languages known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English, hindi, rajasthani</w:t>
            </w:r>
          </w:p>
        </w:tc>
      </w:tr>
      <w:tr>
        <w:trPr>
          <w:trHeight w:val="46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Mail address        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Sharmaanamika158@gmail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.com </w:t>
            </w:r>
          </w:p>
        </w:tc>
      </w:tr>
      <w:tr>
        <w:trPr>
          <w:trHeight w:val="92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Work experience 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503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3725"/>
              <w:gridCol w:w="3778"/>
              <w:tblGridChange w:id="0">
                <w:tblGrid>
                  <w:gridCol w:w="3725"/>
                  <w:gridCol w:w="3778"/>
                </w:tblGrid>
              </w:tblGridChange>
            </w:tblGrid>
            <w:t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1.</w:t>
                  </w: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Horizon infra design (P) ltd,construction company.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june 2012-april 2013</w:t>
                  </w:r>
                </w:p>
              </w:tc>
            </w:tr>
            <w:tr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2.Focus</w:t>
                  </w: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 iit –jee academy jaipur,mavaveer nagar.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3.Sambhav academy gopalpura Bypass jpr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4.kalrashukla classes Jaipur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vertAlign w:val="baseline"/>
                      <w:rtl w:val="0"/>
                    </w:rPr>
                    <w:t xml:space="preserve">may 2013-march 2015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April 2015-sept2017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Fonts w:ascii="Quattrocento" w:cs="Quattrocento" w:eastAsia="Quattrocento" w:hAnsi="Quattrocento"/>
                      <w:b w:val="1"/>
                      <w:smallCaps w:val="1"/>
                      <w:rtl w:val="0"/>
                    </w:rPr>
                    <w:t xml:space="preserve">Sept 2017-till today</w:t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rPr>
                      <w:rFonts w:ascii="Quattrocento" w:cs="Quattrocento" w:eastAsia="Quattrocento" w:hAnsi="Quattrocento"/>
                      <w:b w:val="1"/>
                      <w:smallCaps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work area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Managing classes, timetables,accounting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 on tally, calling for dues, manage manualy a/c, bank works, salary making or payment, cash reciving or pay, mana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rtl w:val="0"/>
              </w:rPr>
              <w:t xml:space="preserve">ging front desk,etc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Interests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  <w:rtl w:val="0"/>
              </w:rPr>
              <w:t xml:space="preserve">learning new skills, Listing music, reading books, novels 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Quattrocento" w:cs="Quattrocento" w:eastAsia="Quattrocento" w:hAnsi="Quattrocento"/>
                <w:b w:val="1"/>
                <w:smallCaps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32"/>
          <w:szCs w:val="32"/>
          <w:vertAlign w:val="baseline"/>
        </w:rPr>
      </w:pPr>
      <w:r w:rsidDel="00000000" w:rsidR="00000000" w:rsidRPr="00000000">
        <w:rPr>
          <w:sz w:val="32"/>
          <w:szCs w:val="32"/>
          <w:vertAlign w:val="baseline"/>
          <w:rtl w:val="0"/>
        </w:rPr>
        <w:tab/>
        <w:tab/>
        <w:tab/>
        <w:tab/>
        <w:tab/>
        <w:tab/>
        <w:tab/>
      </w:r>
    </w:p>
    <w:sectPr>
      <w:headerReference r:id="rId6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Quattrocento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>
        <w:ins w:author="Anonymous" w:id="0" w:date="2018-07-12T00:45:39Z"/>
        <w:rPrChange w:author="Anonymous" w:id="1" w:date="2018-07-12T00:45:39Z">
          <w:rPr>
            <w:sz w:val="32"/>
            <w:szCs w:val="32"/>
            <w:vertAlign w:val="baseline"/>
          </w:rPr>
        </w:rPrChange>
      </w:rPr>
    </w:pPr>
    <w:ins w:author="Anonymous" w:id="0" w:date="2018-07-12T00:45:39Z">
      <w:r w:rsidDel="00000000" w:rsidR="00000000" w:rsidRPr="00000000">
        <w:rPr>
          <w:rtl w:val="0"/>
        </w:rPr>
      </w:r>
    </w:ins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32"/>
        <w:szCs w:val="32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basedOn w:val="DefaultParagraphFont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BookTitle">
    <w:name w:val="Book Title"/>
    <w:basedOn w:val="DefaultParagraphFont"/>
    <w:next w:val="BookTitle"/>
    <w:autoRedefine w:val="0"/>
    <w:hidden w:val="0"/>
    <w:qFormat w:val="0"/>
    <w:rPr>
      <w:b w:val="1"/>
      <w:bCs w:val="1"/>
      <w:smallCaps w:val="1"/>
      <w:spacing w:val="5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